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790" w:rsidRPr="00A94F58" w:rsidRDefault="00B96790" w:rsidP="00B96790">
      <w:pPr>
        <w:pageBreakBefore/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855928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do </w:t>
      </w:r>
      <w:r w:rsidR="00855928">
        <w:rPr>
          <w:rFonts w:ascii="Arial" w:hAnsi="Arial" w:cs="Arial"/>
          <w:b/>
          <w:sz w:val="22"/>
          <w:szCs w:val="22"/>
        </w:rPr>
        <w:t>SIWZ</w:t>
      </w:r>
    </w:p>
    <w:p w:rsidR="00B96790" w:rsidRPr="006F76F3" w:rsidRDefault="00B96790" w:rsidP="00B96790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[</w:t>
      </w:r>
      <w:r w:rsidRPr="006F76F3">
        <w:rPr>
          <w:rFonts w:ascii="Arial" w:hAnsi="Arial" w:cs="Arial"/>
          <w:i/>
          <w:sz w:val="22"/>
          <w:szCs w:val="22"/>
        </w:rPr>
        <w:t>Pieczęć firmowa Wykonawcy</w:t>
      </w:r>
      <w:r>
        <w:rPr>
          <w:rFonts w:ascii="Arial" w:hAnsi="Arial" w:cs="Arial"/>
          <w:i/>
          <w:sz w:val="22"/>
          <w:szCs w:val="22"/>
        </w:rPr>
        <w:t>]</w:t>
      </w:r>
    </w:p>
    <w:p w:rsidR="00B96790" w:rsidRDefault="00B96790" w:rsidP="00B96790">
      <w:pPr>
        <w:spacing w:line="360" w:lineRule="auto"/>
        <w:rPr>
          <w:rFonts w:ascii="Arial" w:hAnsi="Arial" w:cs="Arial"/>
          <w:sz w:val="22"/>
          <w:szCs w:val="22"/>
        </w:rPr>
      </w:pPr>
    </w:p>
    <w:p w:rsidR="00B96790" w:rsidRPr="00A94F58" w:rsidRDefault="00B96790" w:rsidP="00B96790">
      <w:pPr>
        <w:spacing w:line="360" w:lineRule="auto"/>
        <w:rPr>
          <w:rFonts w:ascii="Arial" w:hAnsi="Arial" w:cs="Arial"/>
          <w:sz w:val="22"/>
          <w:szCs w:val="22"/>
        </w:rPr>
      </w:pPr>
    </w:p>
    <w:p w:rsidR="00B96790" w:rsidRPr="00DA07A9" w:rsidRDefault="00B96790" w:rsidP="00B96790">
      <w:pPr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  <w:sz w:val="28"/>
        </w:rPr>
        <w:t xml:space="preserve">Wykaz Wykonanych </w:t>
      </w:r>
      <w:r w:rsidR="00855928">
        <w:rPr>
          <w:rFonts w:ascii="Arial" w:hAnsi="Arial" w:cs="Arial"/>
          <w:b/>
          <w:smallCaps/>
          <w:sz w:val="28"/>
        </w:rPr>
        <w:t>dostaw</w:t>
      </w:r>
    </w:p>
    <w:p w:rsidR="00B96790" w:rsidRPr="00DA07A9" w:rsidRDefault="00B96790" w:rsidP="00B9679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dot. postępowania </w:t>
      </w:r>
      <w:r w:rsidRPr="00DA07A9">
        <w:rPr>
          <w:rFonts w:ascii="Arial" w:hAnsi="Arial" w:cs="Arial"/>
        </w:rPr>
        <w:t>pn.: „</w:t>
      </w:r>
      <w:r w:rsidR="00855928" w:rsidRPr="00855928">
        <w:rPr>
          <w:rFonts w:ascii="Arial" w:hAnsi="Arial" w:cs="Arial"/>
          <w:i/>
        </w:rPr>
        <w:t>Dostawa wodomierzy z systemem zdalnego odczytu radiowego</w:t>
      </w:r>
      <w:r w:rsidRPr="00DA07A9">
        <w:rPr>
          <w:rFonts w:ascii="Arial" w:hAnsi="Arial" w:cs="Arial"/>
        </w:rPr>
        <w:t>”</w:t>
      </w:r>
    </w:p>
    <w:p w:rsidR="00B96790" w:rsidRDefault="00B96790" w:rsidP="00B96790">
      <w:pPr>
        <w:jc w:val="center"/>
        <w:rPr>
          <w:rFonts w:ascii="Arial" w:hAnsi="Arial" w:cs="Arial"/>
          <w:b/>
        </w:rPr>
      </w:pPr>
    </w:p>
    <w:p w:rsidR="00B96790" w:rsidRPr="00A94F58" w:rsidRDefault="00B96790" w:rsidP="00B96790">
      <w:pPr>
        <w:pStyle w:val="Domylnie"/>
        <w:jc w:val="both"/>
        <w:rPr>
          <w:rFonts w:ascii="Arial" w:hAnsi="Arial" w:cs="Arial"/>
          <w:sz w:val="22"/>
          <w:szCs w:val="22"/>
        </w:rPr>
      </w:pPr>
      <w:r w:rsidRPr="00A94F58">
        <w:rPr>
          <w:rFonts w:ascii="Arial" w:hAnsi="Arial" w:cs="Arial"/>
          <w:sz w:val="22"/>
          <w:szCs w:val="22"/>
        </w:rPr>
        <w:tab/>
      </w:r>
      <w:r w:rsidRPr="00A94F58">
        <w:rPr>
          <w:rFonts w:ascii="Arial" w:hAnsi="Arial" w:cs="Arial"/>
          <w:sz w:val="22"/>
          <w:szCs w:val="22"/>
        </w:rPr>
        <w:tab/>
      </w:r>
      <w:r w:rsidRPr="00A94F58">
        <w:rPr>
          <w:rFonts w:ascii="Arial" w:hAnsi="Arial" w:cs="Arial"/>
          <w:sz w:val="22"/>
          <w:szCs w:val="22"/>
        </w:rPr>
        <w:tab/>
      </w:r>
      <w:r w:rsidRPr="00A94F58">
        <w:rPr>
          <w:rFonts w:ascii="Arial" w:hAnsi="Arial" w:cs="Arial"/>
          <w:sz w:val="22"/>
          <w:szCs w:val="22"/>
        </w:rPr>
        <w:tab/>
      </w:r>
      <w:r w:rsidRPr="00A94F58">
        <w:rPr>
          <w:rFonts w:ascii="Arial" w:hAnsi="Arial" w:cs="Arial"/>
          <w:sz w:val="22"/>
          <w:szCs w:val="22"/>
        </w:rPr>
        <w:tab/>
      </w:r>
    </w:p>
    <w:p w:rsidR="00B96790" w:rsidRPr="008A4BD5" w:rsidRDefault="00B96790" w:rsidP="00B96790">
      <w:pPr>
        <w:numPr>
          <w:ilvl w:val="0"/>
          <w:numId w:val="1"/>
        </w:numPr>
        <w:jc w:val="both"/>
        <w:rPr>
          <w:rFonts w:ascii="Arial" w:hAnsi="Arial" w:cs="Arial"/>
          <w:b/>
          <w:sz w:val="20"/>
        </w:rPr>
      </w:pPr>
      <w:r w:rsidRPr="008A4BD5">
        <w:rPr>
          <w:rFonts w:ascii="Arial" w:hAnsi="Arial" w:cs="Arial"/>
          <w:b/>
          <w:sz w:val="20"/>
        </w:rPr>
        <w:t>ZAMAWIAJĄCY:</w:t>
      </w:r>
    </w:p>
    <w:p w:rsidR="00B96790" w:rsidRDefault="00855928" w:rsidP="00B96790">
      <w:pPr>
        <w:pStyle w:val="Domylnie"/>
        <w:spacing w:before="120"/>
        <w:ind w:left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Zabrzańskie Przedsiębiorstwo Wodociągów i Kanalizacji Sp. z o.o.</w:t>
      </w:r>
    </w:p>
    <w:p w:rsidR="00B96790" w:rsidRDefault="00855928" w:rsidP="00B96790">
      <w:pPr>
        <w:pStyle w:val="Domylnie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ul. Wolności 215</w:t>
      </w:r>
    </w:p>
    <w:p w:rsidR="00B96790" w:rsidRPr="00DA07A9" w:rsidRDefault="00855928" w:rsidP="00B96790">
      <w:pPr>
        <w:pStyle w:val="Domylnie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41-800 Zabrze</w:t>
      </w:r>
      <w:r w:rsidR="00B96790">
        <w:rPr>
          <w:rFonts w:ascii="Arial" w:hAnsi="Arial" w:cs="Arial"/>
          <w:bCs/>
          <w:sz w:val="22"/>
          <w:szCs w:val="22"/>
        </w:rPr>
        <w:t xml:space="preserve"> </w:t>
      </w:r>
    </w:p>
    <w:p w:rsidR="00B96790" w:rsidRPr="008A4BD5" w:rsidRDefault="00B96790" w:rsidP="00B96790">
      <w:pPr>
        <w:jc w:val="right"/>
        <w:rPr>
          <w:rFonts w:ascii="Arial" w:hAnsi="Arial" w:cs="Arial"/>
          <w:b/>
          <w:sz w:val="20"/>
        </w:rPr>
      </w:pPr>
    </w:p>
    <w:p w:rsidR="00B96790" w:rsidRPr="008A4BD5" w:rsidRDefault="00B96790" w:rsidP="00B96790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8A4BD5">
        <w:rPr>
          <w:rFonts w:ascii="Arial" w:hAnsi="Arial" w:cs="Arial"/>
          <w:b/>
          <w:sz w:val="22"/>
          <w:szCs w:val="22"/>
        </w:rPr>
        <w:t xml:space="preserve">2. </w:t>
      </w:r>
      <w:r w:rsidRPr="008A4BD5">
        <w:rPr>
          <w:rFonts w:ascii="Arial" w:hAnsi="Arial" w:cs="Arial"/>
          <w:b/>
          <w:sz w:val="22"/>
          <w:szCs w:val="22"/>
        </w:rPr>
        <w:tab/>
      </w:r>
      <w:r w:rsidRPr="008A4BD5">
        <w:rPr>
          <w:rFonts w:ascii="Arial" w:hAnsi="Arial" w:cs="Arial"/>
          <w:b/>
          <w:sz w:val="20"/>
          <w:szCs w:val="20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56"/>
        <w:gridCol w:w="3046"/>
      </w:tblGrid>
      <w:tr w:rsidR="00B96790" w:rsidRPr="008A4BD5" w:rsidTr="00855928">
        <w:trPr>
          <w:cantSplit/>
        </w:trPr>
        <w:tc>
          <w:tcPr>
            <w:tcW w:w="610" w:type="dxa"/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A4BD5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5556" w:type="dxa"/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A4BD5">
              <w:rPr>
                <w:rFonts w:ascii="Arial" w:hAnsi="Arial" w:cs="Arial"/>
                <w:b/>
                <w:sz w:val="20"/>
              </w:rPr>
              <w:t>Nazwa(y) Wykonawcy(ów)</w:t>
            </w:r>
          </w:p>
        </w:tc>
        <w:tc>
          <w:tcPr>
            <w:tcW w:w="3046" w:type="dxa"/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A4BD5">
              <w:rPr>
                <w:rFonts w:ascii="Arial" w:hAnsi="Arial" w:cs="Arial"/>
                <w:b/>
                <w:sz w:val="20"/>
              </w:rPr>
              <w:t>Adres(y) Wykonawcy(ów)</w:t>
            </w:r>
          </w:p>
        </w:tc>
      </w:tr>
      <w:tr w:rsidR="00B96790" w:rsidRPr="008A4BD5" w:rsidTr="00855928">
        <w:trPr>
          <w:cantSplit/>
        </w:trPr>
        <w:tc>
          <w:tcPr>
            <w:tcW w:w="610" w:type="dxa"/>
          </w:tcPr>
          <w:p w:rsidR="00B96790" w:rsidRPr="008A4BD5" w:rsidRDefault="00B96790" w:rsidP="00072A5A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5556" w:type="dxa"/>
          </w:tcPr>
          <w:p w:rsidR="00B96790" w:rsidRDefault="00B96790" w:rsidP="00072A5A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  <w:p w:rsidR="003A1DC0" w:rsidRDefault="003A1DC0" w:rsidP="00072A5A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  <w:p w:rsidR="003A1DC0" w:rsidRDefault="003A1DC0" w:rsidP="00072A5A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  <w:p w:rsidR="003A1DC0" w:rsidRPr="008A4BD5" w:rsidRDefault="003A1DC0" w:rsidP="00072A5A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3046" w:type="dxa"/>
          </w:tcPr>
          <w:p w:rsidR="00B96790" w:rsidRPr="008A4BD5" w:rsidRDefault="00B96790" w:rsidP="00072A5A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  <w:tr w:rsidR="00B96790" w:rsidRPr="008A4BD5" w:rsidTr="00855928">
        <w:trPr>
          <w:cantSplit/>
        </w:trPr>
        <w:tc>
          <w:tcPr>
            <w:tcW w:w="610" w:type="dxa"/>
          </w:tcPr>
          <w:p w:rsidR="00B96790" w:rsidRPr="008A4BD5" w:rsidRDefault="00B96790" w:rsidP="00072A5A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5556" w:type="dxa"/>
          </w:tcPr>
          <w:p w:rsidR="00B96790" w:rsidRDefault="00B96790" w:rsidP="00072A5A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  <w:p w:rsidR="003A1DC0" w:rsidRDefault="003A1DC0" w:rsidP="00072A5A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  <w:p w:rsidR="003A1DC0" w:rsidRDefault="003A1DC0" w:rsidP="00072A5A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  <w:p w:rsidR="003A1DC0" w:rsidRPr="008A4BD5" w:rsidRDefault="003A1DC0" w:rsidP="00072A5A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3046" w:type="dxa"/>
          </w:tcPr>
          <w:p w:rsidR="00B96790" w:rsidRPr="008A4BD5" w:rsidRDefault="00B96790" w:rsidP="00072A5A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</w:tbl>
    <w:p w:rsidR="00B96790" w:rsidRPr="00CF6421" w:rsidRDefault="00B96790" w:rsidP="00B96790">
      <w:pPr>
        <w:jc w:val="both"/>
        <w:rPr>
          <w:rFonts w:ascii="Arial" w:hAnsi="Arial" w:cs="Arial"/>
          <w:sz w:val="22"/>
          <w:szCs w:val="22"/>
        </w:rPr>
      </w:pPr>
    </w:p>
    <w:p w:rsidR="00B96790" w:rsidRPr="00CF6421" w:rsidRDefault="00B96790" w:rsidP="00B96790">
      <w:pPr>
        <w:jc w:val="both"/>
        <w:rPr>
          <w:rFonts w:ascii="Arial" w:hAnsi="Arial" w:cs="Arial"/>
          <w:sz w:val="22"/>
          <w:szCs w:val="22"/>
        </w:rPr>
      </w:pPr>
    </w:p>
    <w:p w:rsidR="00B96790" w:rsidRPr="008A4BD5" w:rsidRDefault="00B96790" w:rsidP="00B96790">
      <w:pPr>
        <w:jc w:val="both"/>
        <w:rPr>
          <w:rFonts w:ascii="Arial" w:hAnsi="Arial" w:cs="Arial"/>
        </w:rPr>
      </w:pPr>
      <w:r w:rsidRPr="008A4BD5">
        <w:rPr>
          <w:rFonts w:ascii="Arial" w:hAnsi="Arial" w:cs="Arial"/>
          <w:b/>
          <w:sz w:val="22"/>
          <w:szCs w:val="22"/>
        </w:rPr>
        <w:t xml:space="preserve">Oświadczam(y), że wykonałem (wykonaliśmy) następujące </w:t>
      </w:r>
      <w:r w:rsidR="00855928">
        <w:rPr>
          <w:rFonts w:ascii="Arial" w:hAnsi="Arial" w:cs="Arial"/>
          <w:b/>
          <w:sz w:val="22"/>
          <w:szCs w:val="22"/>
        </w:rPr>
        <w:t>dostawy</w:t>
      </w:r>
      <w:r w:rsidRPr="008A4BD5">
        <w:rPr>
          <w:rFonts w:ascii="Arial" w:hAnsi="Arial" w:cs="Arial"/>
          <w:b/>
          <w:sz w:val="22"/>
          <w:szCs w:val="22"/>
        </w:rPr>
        <w:t>:</w:t>
      </w:r>
    </w:p>
    <w:tbl>
      <w:tblPr>
        <w:tblW w:w="937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"/>
        <w:gridCol w:w="1196"/>
        <w:gridCol w:w="1595"/>
        <w:gridCol w:w="997"/>
        <w:gridCol w:w="1196"/>
        <w:gridCol w:w="1196"/>
        <w:gridCol w:w="1396"/>
        <w:gridCol w:w="1196"/>
      </w:tblGrid>
      <w:tr w:rsidR="00B96790" w:rsidRPr="008A4BD5" w:rsidTr="00072A5A">
        <w:trPr>
          <w:cantSplit/>
          <w:trHeight w:val="591"/>
        </w:trPr>
        <w:tc>
          <w:tcPr>
            <w:tcW w:w="5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A4BD5">
              <w:rPr>
                <w:rFonts w:ascii="Arial" w:hAnsi="Arial"/>
                <w:sz w:val="16"/>
                <w:szCs w:val="16"/>
              </w:rPr>
              <w:t>Lp.</w:t>
            </w:r>
          </w:p>
        </w:tc>
        <w:tc>
          <w:tcPr>
            <w:tcW w:w="119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A4BD5">
              <w:rPr>
                <w:rFonts w:ascii="Arial" w:hAnsi="Arial"/>
                <w:sz w:val="16"/>
                <w:szCs w:val="16"/>
              </w:rPr>
              <w:t>Wartość</w:t>
            </w:r>
          </w:p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A4BD5">
              <w:rPr>
                <w:rFonts w:ascii="Arial" w:hAnsi="Arial"/>
                <w:sz w:val="16"/>
                <w:szCs w:val="16"/>
              </w:rPr>
              <w:t xml:space="preserve">w </w:t>
            </w:r>
            <w:r w:rsidRPr="008A4BD5">
              <w:rPr>
                <w:rFonts w:ascii="Arial" w:hAnsi="Arial"/>
                <w:b/>
                <w:sz w:val="16"/>
                <w:szCs w:val="16"/>
              </w:rPr>
              <w:t>PLN</w:t>
            </w:r>
          </w:p>
        </w:tc>
        <w:tc>
          <w:tcPr>
            <w:tcW w:w="159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A4BD5">
              <w:rPr>
                <w:rFonts w:ascii="Arial" w:hAnsi="Arial"/>
                <w:sz w:val="16"/>
                <w:szCs w:val="16"/>
              </w:rPr>
              <w:t xml:space="preserve">Przedmiot </w:t>
            </w:r>
            <w:r w:rsidR="00855928">
              <w:rPr>
                <w:rFonts w:ascii="Arial" w:hAnsi="Arial"/>
                <w:sz w:val="16"/>
                <w:szCs w:val="16"/>
              </w:rPr>
              <w:t>dostawy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A4BD5">
              <w:rPr>
                <w:rFonts w:ascii="Arial" w:hAnsi="Arial"/>
                <w:sz w:val="16"/>
                <w:szCs w:val="16"/>
              </w:rPr>
              <w:t>Data wykonania</w:t>
            </w:r>
          </w:p>
        </w:tc>
        <w:tc>
          <w:tcPr>
            <w:tcW w:w="11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A4BD5">
              <w:rPr>
                <w:rFonts w:ascii="Arial" w:hAnsi="Arial"/>
                <w:sz w:val="16"/>
                <w:szCs w:val="16"/>
              </w:rPr>
              <w:t>Miejsce wykonania</w:t>
            </w:r>
          </w:p>
        </w:tc>
        <w:tc>
          <w:tcPr>
            <w:tcW w:w="13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A4BD5">
              <w:rPr>
                <w:rFonts w:ascii="Arial" w:hAnsi="Arial"/>
                <w:sz w:val="16"/>
                <w:szCs w:val="16"/>
              </w:rPr>
              <w:t>Odbiorca  (nazwa, adres, nr telefonu do kontaktu)</w:t>
            </w:r>
          </w:p>
        </w:tc>
        <w:tc>
          <w:tcPr>
            <w:tcW w:w="11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A4BD5">
              <w:rPr>
                <w:rFonts w:ascii="Arial" w:hAnsi="Arial"/>
                <w:sz w:val="16"/>
                <w:szCs w:val="16"/>
              </w:rPr>
              <w:t>Nazwa Wykonawcy</w:t>
            </w:r>
            <w:r w:rsidRPr="008A4BD5">
              <w:rPr>
                <w:rFonts w:ascii="Arial" w:hAnsi="Arial"/>
                <w:sz w:val="16"/>
                <w:szCs w:val="16"/>
                <w:vertAlign w:val="superscript"/>
              </w:rPr>
              <w:footnoteReference w:id="1"/>
            </w:r>
          </w:p>
        </w:tc>
      </w:tr>
      <w:tr w:rsidR="00B96790" w:rsidRPr="008A4BD5" w:rsidTr="00072A5A">
        <w:trPr>
          <w:cantSplit/>
          <w:trHeight w:val="648"/>
        </w:trPr>
        <w:tc>
          <w:tcPr>
            <w:tcW w:w="598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9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A4BD5">
              <w:rPr>
                <w:rFonts w:ascii="Arial" w:hAnsi="Arial"/>
                <w:sz w:val="16"/>
                <w:szCs w:val="16"/>
              </w:rPr>
              <w:t>początek (data)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A4BD5">
              <w:rPr>
                <w:rFonts w:ascii="Arial" w:hAnsi="Arial"/>
                <w:sz w:val="16"/>
                <w:szCs w:val="16"/>
              </w:rPr>
              <w:t>zakończenie (data)</w:t>
            </w:r>
          </w:p>
        </w:tc>
        <w:tc>
          <w:tcPr>
            <w:tcW w:w="119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9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9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B96790" w:rsidRPr="008A4BD5" w:rsidTr="00072A5A">
        <w:trPr>
          <w:cantSplit/>
          <w:trHeight w:val="210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  <w:r w:rsidRPr="008A4BD5">
              <w:rPr>
                <w:rFonts w:ascii="Arial" w:hAnsi="Arial"/>
                <w:sz w:val="18"/>
                <w:szCs w:val="18"/>
              </w:rPr>
              <w:t>1)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790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  <w:p w:rsidR="003A1DC0" w:rsidRDefault="003A1DC0" w:rsidP="00072A5A">
            <w:pPr>
              <w:rPr>
                <w:rFonts w:ascii="Arial" w:hAnsi="Arial"/>
                <w:sz w:val="18"/>
                <w:szCs w:val="18"/>
              </w:rPr>
            </w:pPr>
          </w:p>
          <w:p w:rsidR="003A1DC0" w:rsidRDefault="003A1DC0" w:rsidP="00072A5A">
            <w:pPr>
              <w:rPr>
                <w:rFonts w:ascii="Arial" w:hAnsi="Arial"/>
                <w:sz w:val="18"/>
                <w:szCs w:val="18"/>
              </w:rPr>
            </w:pPr>
          </w:p>
          <w:p w:rsidR="003A1DC0" w:rsidRDefault="003A1DC0" w:rsidP="00072A5A">
            <w:pPr>
              <w:rPr>
                <w:rFonts w:ascii="Arial" w:hAnsi="Arial"/>
                <w:sz w:val="18"/>
                <w:szCs w:val="18"/>
              </w:rPr>
            </w:pPr>
          </w:p>
          <w:p w:rsidR="003A1DC0" w:rsidRPr="008A4BD5" w:rsidRDefault="003A1DC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B96790" w:rsidRPr="008A4BD5" w:rsidTr="00072A5A">
        <w:trPr>
          <w:cantSplit/>
          <w:trHeight w:val="223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  <w:r w:rsidRPr="008A4BD5">
              <w:rPr>
                <w:rFonts w:ascii="Arial" w:hAnsi="Arial"/>
                <w:sz w:val="18"/>
                <w:szCs w:val="18"/>
              </w:rPr>
              <w:t>2)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790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  <w:p w:rsidR="003A1DC0" w:rsidRDefault="003A1DC0" w:rsidP="00072A5A">
            <w:pPr>
              <w:rPr>
                <w:rFonts w:ascii="Arial" w:hAnsi="Arial"/>
                <w:sz w:val="18"/>
                <w:szCs w:val="18"/>
              </w:rPr>
            </w:pPr>
          </w:p>
          <w:p w:rsidR="003A1DC0" w:rsidRDefault="003A1DC0" w:rsidP="00072A5A">
            <w:pPr>
              <w:rPr>
                <w:rFonts w:ascii="Arial" w:hAnsi="Arial"/>
                <w:sz w:val="18"/>
                <w:szCs w:val="18"/>
              </w:rPr>
            </w:pPr>
          </w:p>
          <w:p w:rsidR="003A1DC0" w:rsidRDefault="003A1DC0" w:rsidP="00072A5A">
            <w:pPr>
              <w:rPr>
                <w:rFonts w:ascii="Arial" w:hAnsi="Arial"/>
                <w:sz w:val="18"/>
                <w:szCs w:val="18"/>
              </w:rPr>
            </w:pPr>
          </w:p>
          <w:p w:rsidR="003A1DC0" w:rsidRPr="008A4BD5" w:rsidRDefault="003A1DC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B96790" w:rsidRPr="008A4BD5" w:rsidTr="00072A5A">
        <w:trPr>
          <w:cantSplit/>
          <w:trHeight w:val="210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  <w:r w:rsidRPr="008A4BD5">
              <w:rPr>
                <w:rFonts w:ascii="Arial" w:hAnsi="Arial"/>
                <w:sz w:val="18"/>
                <w:szCs w:val="18"/>
              </w:rPr>
              <w:t>3)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790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  <w:p w:rsidR="003A1DC0" w:rsidRDefault="003A1DC0" w:rsidP="00072A5A">
            <w:pPr>
              <w:rPr>
                <w:rFonts w:ascii="Arial" w:hAnsi="Arial"/>
                <w:sz w:val="18"/>
                <w:szCs w:val="18"/>
              </w:rPr>
            </w:pPr>
          </w:p>
          <w:p w:rsidR="003A1DC0" w:rsidRDefault="003A1DC0" w:rsidP="00072A5A">
            <w:pPr>
              <w:rPr>
                <w:rFonts w:ascii="Arial" w:hAnsi="Arial"/>
                <w:sz w:val="18"/>
                <w:szCs w:val="18"/>
              </w:rPr>
            </w:pPr>
          </w:p>
          <w:p w:rsidR="003A1DC0" w:rsidRDefault="003A1DC0" w:rsidP="00072A5A">
            <w:pPr>
              <w:rPr>
                <w:rFonts w:ascii="Arial" w:hAnsi="Arial"/>
                <w:sz w:val="18"/>
                <w:szCs w:val="18"/>
              </w:rPr>
            </w:pPr>
          </w:p>
          <w:p w:rsidR="003A1DC0" w:rsidRPr="008A4BD5" w:rsidRDefault="003A1DC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790" w:rsidRPr="008A4BD5" w:rsidRDefault="00B96790" w:rsidP="00072A5A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B96790" w:rsidRPr="008A4BD5" w:rsidRDefault="00B96790" w:rsidP="00B96790">
      <w:pPr>
        <w:jc w:val="both"/>
        <w:rPr>
          <w:rFonts w:ascii="Arial" w:hAnsi="Arial"/>
          <w:b/>
          <w:sz w:val="20"/>
        </w:rPr>
      </w:pPr>
    </w:p>
    <w:p w:rsidR="00B96790" w:rsidRPr="008A4BD5" w:rsidRDefault="00B96790" w:rsidP="00B96790">
      <w:pPr>
        <w:jc w:val="both"/>
        <w:rPr>
          <w:rFonts w:ascii="Arial" w:hAnsi="Arial"/>
          <w:b/>
          <w:sz w:val="20"/>
        </w:rPr>
      </w:pPr>
      <w:r w:rsidRPr="008A4BD5">
        <w:rPr>
          <w:rFonts w:ascii="Arial" w:hAnsi="Arial"/>
          <w:b/>
          <w:sz w:val="20"/>
        </w:rPr>
        <w:t xml:space="preserve">UWAGA! </w:t>
      </w:r>
    </w:p>
    <w:p w:rsidR="00B96790" w:rsidRPr="008A4BD5" w:rsidRDefault="00B96790" w:rsidP="00855928">
      <w:pPr>
        <w:jc w:val="both"/>
        <w:rPr>
          <w:rFonts w:ascii="Arial" w:hAnsi="Arial"/>
          <w:sz w:val="20"/>
        </w:rPr>
      </w:pPr>
      <w:r w:rsidRPr="00CC2D0B">
        <w:rPr>
          <w:rFonts w:ascii="Arial" w:hAnsi="Arial"/>
          <w:sz w:val="20"/>
        </w:rPr>
        <w:t xml:space="preserve">Wykonawca jest zobowiązany załączyć dowody określające czy wyżej wskazane </w:t>
      </w:r>
      <w:r w:rsidR="00855928">
        <w:rPr>
          <w:rFonts w:ascii="Arial" w:hAnsi="Arial"/>
          <w:sz w:val="20"/>
        </w:rPr>
        <w:t>dostawy</w:t>
      </w:r>
      <w:r w:rsidRPr="00CC2D0B">
        <w:rPr>
          <w:rFonts w:ascii="Arial" w:hAnsi="Arial"/>
          <w:sz w:val="20"/>
        </w:rPr>
        <w:t xml:space="preserve"> zostały wykonane należycie. Przy czym dowodami tymi są: referencje bądź inne dokumenty wystawione przez podmiot, na rzecz którego </w:t>
      </w:r>
      <w:r w:rsidR="00855928">
        <w:rPr>
          <w:rFonts w:ascii="Arial" w:hAnsi="Arial"/>
          <w:sz w:val="20"/>
        </w:rPr>
        <w:t>dostawy były wykonywane</w:t>
      </w:r>
      <w:r w:rsidRPr="00CC2D0B">
        <w:rPr>
          <w:rFonts w:ascii="Arial" w:hAnsi="Arial"/>
          <w:sz w:val="20"/>
        </w:rPr>
        <w:t xml:space="preserve">, a jeżeli z uzasadnionej przyczyny o obiektywnym charakterze Wykonawca nie jest w stanie uzyskać tych dokumentów – oświadczenie Wykonawcy. </w:t>
      </w:r>
    </w:p>
    <w:p w:rsidR="00B96790" w:rsidRPr="008A4BD5" w:rsidRDefault="00B96790" w:rsidP="00B96790">
      <w:pPr>
        <w:jc w:val="both"/>
        <w:rPr>
          <w:rFonts w:ascii="Arial" w:hAnsi="Arial" w:cs="Arial"/>
          <w:b/>
          <w:sz w:val="20"/>
          <w:szCs w:val="20"/>
        </w:rPr>
      </w:pPr>
      <w:r w:rsidRPr="008A4BD5">
        <w:rPr>
          <w:rFonts w:ascii="Arial" w:hAnsi="Arial" w:cs="Arial"/>
          <w:b/>
          <w:sz w:val="20"/>
          <w:szCs w:val="20"/>
        </w:rPr>
        <w:lastRenderedPageBreak/>
        <w:t>Podpis(y):</w:t>
      </w:r>
    </w:p>
    <w:tbl>
      <w:tblPr>
        <w:tblW w:w="1080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2520"/>
        <w:gridCol w:w="2700"/>
        <w:gridCol w:w="1980"/>
        <w:gridCol w:w="1440"/>
      </w:tblGrid>
      <w:tr w:rsidR="00B96790" w:rsidRPr="008A4BD5" w:rsidTr="00072A5A">
        <w:tc>
          <w:tcPr>
            <w:tcW w:w="540" w:type="dxa"/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8A4BD5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1620" w:type="dxa"/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8A4BD5">
              <w:rPr>
                <w:rFonts w:ascii="Arial" w:hAnsi="Arial" w:cs="Arial"/>
                <w:b/>
                <w:sz w:val="16"/>
              </w:rPr>
              <w:t>Nazwa(y) Wykonawcy(ów)</w:t>
            </w:r>
          </w:p>
        </w:tc>
        <w:tc>
          <w:tcPr>
            <w:tcW w:w="2520" w:type="dxa"/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8A4BD5">
              <w:rPr>
                <w:rFonts w:ascii="Arial" w:hAnsi="Arial" w:cs="Arial"/>
                <w:b/>
                <w:sz w:val="16"/>
              </w:rPr>
              <w:t>Nazwisko i imię osoby (osób) upoważnionej(</w:t>
            </w:r>
            <w:proofErr w:type="spellStart"/>
            <w:r w:rsidRPr="008A4BD5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8A4BD5">
              <w:rPr>
                <w:rFonts w:ascii="Arial" w:hAnsi="Arial" w:cs="Arial"/>
                <w:b/>
                <w:sz w:val="16"/>
              </w:rPr>
              <w:t>) do podpisania niniejszego formularza w imieniu Wykonawcy(ów)</w:t>
            </w:r>
          </w:p>
        </w:tc>
        <w:tc>
          <w:tcPr>
            <w:tcW w:w="2700" w:type="dxa"/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8A4BD5">
              <w:rPr>
                <w:rFonts w:ascii="Arial" w:hAnsi="Arial" w:cs="Arial"/>
                <w:b/>
                <w:sz w:val="16"/>
              </w:rPr>
              <w:t>Podpis(y) osoby(osób) upoważnionej(</w:t>
            </w:r>
            <w:proofErr w:type="spellStart"/>
            <w:r w:rsidRPr="008A4BD5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8A4BD5">
              <w:rPr>
                <w:rFonts w:ascii="Arial" w:hAnsi="Arial" w:cs="Arial"/>
                <w:b/>
                <w:sz w:val="16"/>
              </w:rPr>
              <w:t>) do podpisania niniejszego formularza w imieniu Wykonawcy(ów)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8A4BD5">
              <w:rPr>
                <w:rFonts w:ascii="Arial" w:hAnsi="Arial" w:cs="Arial"/>
                <w:b/>
                <w:sz w:val="16"/>
              </w:rPr>
              <w:t>Pieczęć(</w:t>
            </w:r>
            <w:proofErr w:type="spellStart"/>
            <w:r w:rsidRPr="008A4BD5">
              <w:rPr>
                <w:rFonts w:ascii="Arial" w:hAnsi="Arial" w:cs="Arial"/>
                <w:b/>
                <w:sz w:val="16"/>
              </w:rPr>
              <w:t>cie</w:t>
            </w:r>
            <w:proofErr w:type="spellEnd"/>
            <w:r w:rsidRPr="008A4BD5">
              <w:rPr>
                <w:rFonts w:ascii="Arial" w:hAnsi="Arial" w:cs="Arial"/>
                <w:b/>
                <w:sz w:val="16"/>
              </w:rPr>
              <w:t xml:space="preserve">) </w:t>
            </w:r>
            <w:proofErr w:type="spellStart"/>
            <w:r w:rsidRPr="008A4BD5">
              <w:rPr>
                <w:rFonts w:ascii="Arial" w:hAnsi="Arial" w:cs="Arial"/>
                <w:b/>
                <w:sz w:val="16"/>
              </w:rPr>
              <w:t>Wykonawc</w:t>
            </w:r>
            <w:proofErr w:type="spellEnd"/>
            <w:r w:rsidRPr="008A4BD5">
              <w:rPr>
                <w:rFonts w:ascii="Arial" w:hAnsi="Arial" w:cs="Arial"/>
                <w:b/>
                <w:sz w:val="16"/>
              </w:rPr>
              <w:t>(ów)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B96790" w:rsidRPr="008A4BD5" w:rsidRDefault="00B96790" w:rsidP="00072A5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8A4BD5">
              <w:rPr>
                <w:rFonts w:ascii="Arial" w:hAnsi="Arial" w:cs="Arial"/>
                <w:b/>
                <w:sz w:val="16"/>
              </w:rPr>
              <w:t>Miejscowość</w:t>
            </w:r>
          </w:p>
          <w:p w:rsidR="00B96790" w:rsidRPr="008A4BD5" w:rsidRDefault="00B96790" w:rsidP="00072A5A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8A4BD5">
              <w:rPr>
                <w:rFonts w:ascii="Arial" w:hAnsi="Arial" w:cs="Arial"/>
                <w:b/>
                <w:sz w:val="16"/>
              </w:rPr>
              <w:t>i  data</w:t>
            </w:r>
          </w:p>
        </w:tc>
      </w:tr>
      <w:tr w:rsidR="00B96790" w:rsidRPr="008A4BD5" w:rsidTr="00072A5A">
        <w:trPr>
          <w:trHeight w:val="327"/>
        </w:trPr>
        <w:tc>
          <w:tcPr>
            <w:tcW w:w="540" w:type="dxa"/>
          </w:tcPr>
          <w:p w:rsidR="00B96790" w:rsidRPr="008A4BD5" w:rsidRDefault="00B96790" w:rsidP="00072A5A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A4BD5">
              <w:rPr>
                <w:rFonts w:ascii="Arial" w:hAnsi="Arial" w:cs="Arial"/>
                <w:b/>
                <w:sz w:val="18"/>
                <w:szCs w:val="18"/>
              </w:rPr>
              <w:t>1)</w:t>
            </w:r>
          </w:p>
        </w:tc>
        <w:tc>
          <w:tcPr>
            <w:tcW w:w="1620" w:type="dxa"/>
          </w:tcPr>
          <w:p w:rsidR="00B96790" w:rsidRDefault="00B96790" w:rsidP="00072A5A">
            <w:pPr>
              <w:jc w:val="both"/>
              <w:rPr>
                <w:rFonts w:ascii="Arial" w:hAnsi="Arial" w:cs="Arial"/>
                <w:b/>
              </w:rPr>
            </w:pPr>
          </w:p>
          <w:p w:rsidR="003A1DC0" w:rsidRDefault="003A1DC0" w:rsidP="00072A5A">
            <w:pPr>
              <w:jc w:val="both"/>
              <w:rPr>
                <w:rFonts w:ascii="Arial" w:hAnsi="Arial" w:cs="Arial"/>
                <w:b/>
              </w:rPr>
            </w:pPr>
          </w:p>
          <w:p w:rsidR="003A1DC0" w:rsidRPr="008A4BD5" w:rsidRDefault="003A1DC0" w:rsidP="00072A5A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B96790" w:rsidRPr="008A4BD5" w:rsidRDefault="00B96790" w:rsidP="00072A5A">
            <w:pPr>
              <w:ind w:firstLine="70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:rsidR="00B96790" w:rsidRPr="008A4BD5" w:rsidRDefault="00B96790" w:rsidP="00072A5A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</w:tcPr>
          <w:p w:rsidR="00B96790" w:rsidRPr="008A4BD5" w:rsidRDefault="00B96790" w:rsidP="00072A5A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</w:tcPr>
          <w:p w:rsidR="00B96790" w:rsidRPr="008A4BD5" w:rsidRDefault="00B96790" w:rsidP="00072A5A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B96790" w:rsidRPr="008A4BD5" w:rsidTr="00072A5A">
        <w:trPr>
          <w:trHeight w:val="230"/>
        </w:trPr>
        <w:tc>
          <w:tcPr>
            <w:tcW w:w="540" w:type="dxa"/>
          </w:tcPr>
          <w:p w:rsidR="00B96790" w:rsidRPr="008A4BD5" w:rsidRDefault="00B96790" w:rsidP="00072A5A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A4BD5">
              <w:rPr>
                <w:rFonts w:ascii="Arial" w:hAnsi="Arial" w:cs="Arial"/>
                <w:b/>
                <w:sz w:val="18"/>
                <w:szCs w:val="18"/>
              </w:rPr>
              <w:t>2)</w:t>
            </w:r>
          </w:p>
        </w:tc>
        <w:tc>
          <w:tcPr>
            <w:tcW w:w="1620" w:type="dxa"/>
          </w:tcPr>
          <w:p w:rsidR="00B96790" w:rsidRDefault="00B96790" w:rsidP="00072A5A">
            <w:pPr>
              <w:jc w:val="both"/>
              <w:rPr>
                <w:rFonts w:ascii="Arial" w:hAnsi="Arial" w:cs="Arial"/>
                <w:b/>
              </w:rPr>
            </w:pPr>
          </w:p>
          <w:p w:rsidR="003A1DC0" w:rsidRDefault="003A1DC0" w:rsidP="00072A5A">
            <w:pPr>
              <w:jc w:val="both"/>
              <w:rPr>
                <w:rFonts w:ascii="Arial" w:hAnsi="Arial" w:cs="Arial"/>
                <w:b/>
              </w:rPr>
            </w:pPr>
          </w:p>
          <w:p w:rsidR="003A1DC0" w:rsidRPr="008A4BD5" w:rsidRDefault="003A1DC0" w:rsidP="00072A5A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B96790" w:rsidRPr="008A4BD5" w:rsidRDefault="00B96790" w:rsidP="00072A5A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:rsidR="00B96790" w:rsidRPr="008A4BD5" w:rsidRDefault="00B96790" w:rsidP="00072A5A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</w:tcPr>
          <w:p w:rsidR="00B96790" w:rsidRPr="008A4BD5" w:rsidRDefault="00B96790" w:rsidP="00072A5A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</w:tcPr>
          <w:p w:rsidR="00B96790" w:rsidRPr="008A4BD5" w:rsidRDefault="00B96790" w:rsidP="00072A5A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96790" w:rsidRPr="00CF6421" w:rsidRDefault="00B96790" w:rsidP="00B96790">
      <w:pPr>
        <w:jc w:val="both"/>
        <w:rPr>
          <w:rFonts w:ascii="Arial" w:hAnsi="Arial" w:cs="Arial"/>
          <w:sz w:val="22"/>
          <w:szCs w:val="22"/>
        </w:rPr>
      </w:pPr>
    </w:p>
    <w:p w:rsidR="00B96790" w:rsidRPr="00CF6421" w:rsidRDefault="00B96790" w:rsidP="00B96790">
      <w:pPr>
        <w:jc w:val="both"/>
        <w:rPr>
          <w:rFonts w:ascii="Arial" w:hAnsi="Arial" w:cs="Arial"/>
          <w:sz w:val="22"/>
          <w:szCs w:val="22"/>
        </w:rPr>
      </w:pPr>
      <w:r w:rsidRPr="00CF6421">
        <w:rPr>
          <w:rFonts w:ascii="Arial" w:hAnsi="Arial" w:cs="Arial"/>
          <w:sz w:val="22"/>
          <w:szCs w:val="22"/>
        </w:rPr>
        <w:t xml:space="preserve">[podpis osób wskazanych w dokumencie uprawniającym </w:t>
      </w:r>
    </w:p>
    <w:p w:rsidR="00E9143D" w:rsidRPr="00B96790" w:rsidRDefault="00B96790" w:rsidP="00B96790">
      <w:pPr>
        <w:jc w:val="both"/>
        <w:rPr>
          <w:rFonts w:ascii="Arial" w:hAnsi="Arial" w:cs="Arial"/>
          <w:sz w:val="22"/>
          <w:szCs w:val="22"/>
        </w:rPr>
      </w:pPr>
      <w:r w:rsidRPr="00CF6421">
        <w:rPr>
          <w:rFonts w:ascii="Arial" w:hAnsi="Arial" w:cs="Arial"/>
          <w:sz w:val="22"/>
          <w:szCs w:val="22"/>
        </w:rPr>
        <w:t>do występowania w obrocie prawnym lub posiadających stosowne pełnomocnictwo, stanowiące załącznik do niniejszego oświadczenia]</w:t>
      </w:r>
    </w:p>
    <w:sectPr w:rsidR="00E9143D" w:rsidRPr="00B96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3E8" w:rsidRDefault="009A33E8" w:rsidP="00B96790">
      <w:r>
        <w:separator/>
      </w:r>
    </w:p>
  </w:endnote>
  <w:endnote w:type="continuationSeparator" w:id="0">
    <w:p w:rsidR="009A33E8" w:rsidRDefault="009A33E8" w:rsidP="00B96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8E" w:rsidRDefault="00A32B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569800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A32B8E" w:rsidRDefault="00A32B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32B8E" w:rsidRDefault="00A32B8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8E" w:rsidRDefault="00A32B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3E8" w:rsidRDefault="009A33E8" w:rsidP="00B96790">
      <w:r>
        <w:separator/>
      </w:r>
    </w:p>
  </w:footnote>
  <w:footnote w:type="continuationSeparator" w:id="0">
    <w:p w:rsidR="009A33E8" w:rsidRDefault="009A33E8" w:rsidP="00B96790">
      <w:r>
        <w:continuationSeparator/>
      </w:r>
    </w:p>
  </w:footnote>
  <w:footnote w:id="1">
    <w:p w:rsidR="00B96790" w:rsidRDefault="00B96790" w:rsidP="00B96790">
      <w:pPr>
        <w:pStyle w:val="Tekstprzypisudolnego"/>
      </w:pPr>
      <w:r>
        <w:rPr>
          <w:rStyle w:val="Odwoanieprzypisudolnego"/>
        </w:rPr>
        <w:footnoteRef/>
      </w:r>
      <w:r>
        <w:t xml:space="preserve"> Wypełniają Wykonawcy wspólnie ubiegający się o udzielenie niniejszego zamówienia.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8E" w:rsidRDefault="00A32B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8E" w:rsidRDefault="00A32B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8E" w:rsidRDefault="00A32B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1EAC"/>
    <w:multiLevelType w:val="hybridMultilevel"/>
    <w:tmpl w:val="794842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rosław Romanowicz">
    <w15:presenceInfo w15:providerId="Windows Live" w15:userId="2968b9ac7c5d0e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790"/>
    <w:rsid w:val="00016314"/>
    <w:rsid w:val="00327966"/>
    <w:rsid w:val="003A1DC0"/>
    <w:rsid w:val="004517DD"/>
    <w:rsid w:val="00772446"/>
    <w:rsid w:val="007854D4"/>
    <w:rsid w:val="00855928"/>
    <w:rsid w:val="009A33E8"/>
    <w:rsid w:val="00A32B8E"/>
    <w:rsid w:val="00B86CF3"/>
    <w:rsid w:val="00B96790"/>
    <w:rsid w:val="00D339E1"/>
    <w:rsid w:val="00DA1643"/>
    <w:rsid w:val="00E9143D"/>
    <w:rsid w:val="00F1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6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79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B967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67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96790"/>
    <w:rPr>
      <w:vertAlign w:val="superscript"/>
    </w:rPr>
  </w:style>
  <w:style w:type="paragraph" w:customStyle="1" w:styleId="Domylnie">
    <w:name w:val="Domyślnie"/>
    <w:rsid w:val="00B9679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54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4D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2B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B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2B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B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6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79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B967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67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96790"/>
    <w:rPr>
      <w:vertAlign w:val="superscript"/>
    </w:rPr>
  </w:style>
  <w:style w:type="paragraph" w:customStyle="1" w:styleId="Domylnie">
    <w:name w:val="Domyślnie"/>
    <w:rsid w:val="00B9679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54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4D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2B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B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2B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B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Robacka</dc:creator>
  <cp:lastModifiedBy>Małgorzata Tatarek</cp:lastModifiedBy>
  <cp:revision>3</cp:revision>
  <dcterms:created xsi:type="dcterms:W3CDTF">2018-12-14T11:33:00Z</dcterms:created>
  <dcterms:modified xsi:type="dcterms:W3CDTF">2019-01-14T10:11:00Z</dcterms:modified>
</cp:coreProperties>
</file>